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245" w:rsidRDefault="00EA0DBD">
      <w:r>
        <w:t xml:space="preserve">Lesson Plan Template   </w:t>
      </w:r>
      <w:r w:rsidR="0073623A">
        <w:t xml:space="preserve">             Rev 10/1/09</w:t>
      </w:r>
      <w:r w:rsidR="0073623A">
        <w:tab/>
      </w:r>
      <w:r w:rsidR="0073623A">
        <w:tab/>
      </w:r>
      <w:r w:rsidR="0073623A">
        <w:tab/>
        <w:t xml:space="preserve">Dr. Thieman </w:t>
      </w:r>
    </w:p>
    <w:p w:rsidR="0073623A" w:rsidRDefault="0073623A">
      <w:r>
        <w:t xml:space="preserve"> </w:t>
      </w:r>
    </w:p>
    <w:tbl>
      <w:tblPr>
        <w:tblW w:w="0" w:type="auto"/>
        <w:tblLook w:val="04A0"/>
      </w:tblPr>
      <w:tblGrid>
        <w:gridCol w:w="4428"/>
        <w:gridCol w:w="4428"/>
      </w:tblGrid>
      <w:tr w:rsidR="00D65533" w:rsidRPr="0098028C">
        <w:tc>
          <w:tcPr>
            <w:tcW w:w="4428" w:type="dxa"/>
          </w:tcPr>
          <w:p w:rsidR="00D65533" w:rsidRPr="0098028C" w:rsidRDefault="0098028C" w:rsidP="0098028C">
            <w:r w:rsidRPr="002E2132">
              <w:rPr>
                <w:i/>
              </w:rPr>
              <w:t>Name</w:t>
            </w:r>
            <w:r>
              <w:t>:</w:t>
            </w:r>
            <w:r w:rsidR="002E2132">
              <w:t xml:space="preserve"> </w:t>
            </w:r>
            <w:r w:rsidR="00D65533" w:rsidRPr="0098028C">
              <w:t>Allison Searfus</w:t>
            </w:r>
          </w:p>
        </w:tc>
        <w:tc>
          <w:tcPr>
            <w:tcW w:w="4428" w:type="dxa"/>
          </w:tcPr>
          <w:p w:rsidR="00D65533" w:rsidRPr="0098028C" w:rsidRDefault="000D2245">
            <w:r w:rsidRPr="002E2132">
              <w:rPr>
                <w:i/>
              </w:rPr>
              <w:t>Age/Grade Leve</w:t>
            </w:r>
            <w:r w:rsidR="0098028C" w:rsidRPr="002E2132">
              <w:rPr>
                <w:i/>
              </w:rPr>
              <w:t>l:</w:t>
            </w:r>
            <w:r w:rsidR="0098028C">
              <w:t xml:space="preserve"> 10</w:t>
            </w:r>
          </w:p>
        </w:tc>
      </w:tr>
      <w:tr w:rsidR="00D65533" w:rsidRPr="0098028C">
        <w:tc>
          <w:tcPr>
            <w:tcW w:w="4428" w:type="dxa"/>
          </w:tcPr>
          <w:p w:rsidR="00D65533" w:rsidRPr="0098028C" w:rsidRDefault="0098028C">
            <w:r w:rsidRPr="002E2132">
              <w:rPr>
                <w:i/>
              </w:rPr>
              <w:t xml:space="preserve">Subject Area(s): </w:t>
            </w:r>
            <w:r w:rsidR="000D2245" w:rsidRPr="0098028C">
              <w:t>Social Studies</w:t>
            </w:r>
          </w:p>
        </w:tc>
        <w:tc>
          <w:tcPr>
            <w:tcW w:w="4428" w:type="dxa"/>
          </w:tcPr>
          <w:p w:rsidR="000D2245" w:rsidRPr="0098028C" w:rsidRDefault="000D2245" w:rsidP="000D2245">
            <w:r w:rsidRPr="002E2132">
              <w:rPr>
                <w:i/>
              </w:rPr>
              <w:t>Unit Title</w:t>
            </w:r>
            <w:r w:rsidRPr="0098028C">
              <w:t xml:space="preserve">: Examining Government </w:t>
            </w:r>
          </w:p>
          <w:p w:rsidR="000D2245" w:rsidRPr="0098028C" w:rsidRDefault="000D2245" w:rsidP="000D2245">
            <w:r w:rsidRPr="0098028C">
              <w:t xml:space="preserve">Control and Cultural Resistance </w:t>
            </w:r>
          </w:p>
          <w:p w:rsidR="000D2245" w:rsidRPr="0098028C" w:rsidRDefault="000D2245" w:rsidP="000D2245">
            <w:r w:rsidRPr="0098028C">
              <w:t>Through Prohibition</w:t>
            </w:r>
          </w:p>
          <w:p w:rsidR="00D65533" w:rsidRPr="0098028C" w:rsidRDefault="00D65533"/>
        </w:tc>
      </w:tr>
      <w:tr w:rsidR="00D65533" w:rsidRPr="0098028C">
        <w:tc>
          <w:tcPr>
            <w:tcW w:w="4428" w:type="dxa"/>
          </w:tcPr>
          <w:p w:rsidR="0098028C" w:rsidRPr="0098028C" w:rsidRDefault="0098028C" w:rsidP="000D2245">
            <w:r w:rsidRPr="002E2132">
              <w:rPr>
                <w:i/>
              </w:rPr>
              <w:t>Lesson Title:</w:t>
            </w:r>
            <w:r w:rsidRPr="0098028C">
              <w:t xml:space="preserve"> Reaction and Resistance</w:t>
            </w:r>
          </w:p>
          <w:p w:rsidR="00D65533" w:rsidRPr="0098028C" w:rsidRDefault="0098028C" w:rsidP="0098028C">
            <w:r w:rsidRPr="0098028C">
              <w:t xml:space="preserve"> </w:t>
            </w:r>
            <w:proofErr w:type="gramStart"/>
            <w:r w:rsidRPr="0098028C">
              <w:t>to</w:t>
            </w:r>
            <w:proofErr w:type="gramEnd"/>
            <w:r w:rsidRPr="0098028C">
              <w:t xml:space="preserve"> Prohibition</w:t>
            </w:r>
            <w:r w:rsidR="00AA4691">
              <w:t xml:space="preserve"> (Day 3)</w:t>
            </w:r>
          </w:p>
        </w:tc>
        <w:tc>
          <w:tcPr>
            <w:tcW w:w="4428" w:type="dxa"/>
          </w:tcPr>
          <w:p w:rsidR="00D65533" w:rsidRPr="0098028C" w:rsidRDefault="000D2245" w:rsidP="0098028C">
            <w:r w:rsidRPr="002E2132">
              <w:rPr>
                <w:i/>
              </w:rPr>
              <w:t>Estimated Time</w:t>
            </w:r>
            <w:r w:rsidR="0098028C" w:rsidRPr="002E2132">
              <w:rPr>
                <w:i/>
              </w:rPr>
              <w:t>:</w:t>
            </w:r>
            <w:r w:rsidR="0098028C" w:rsidRPr="0098028C">
              <w:t xml:space="preserve"> </w:t>
            </w:r>
            <w:r w:rsidRPr="0098028C">
              <w:t xml:space="preserve">90 </w:t>
            </w:r>
            <w:proofErr w:type="gramStart"/>
            <w:r w:rsidRPr="0098028C">
              <w:t>mi</w:t>
            </w:r>
            <w:r w:rsidR="0098028C" w:rsidRPr="0098028C">
              <w:t xml:space="preserve">n </w:t>
            </w:r>
            <w:r w:rsidRPr="0098028C">
              <w:t xml:space="preserve">               </w:t>
            </w:r>
            <w:proofErr w:type="gramEnd"/>
          </w:p>
        </w:tc>
      </w:tr>
    </w:tbl>
    <w:p w:rsidR="0073623A" w:rsidRDefault="0073623A"/>
    <w:p w:rsidR="0073623A" w:rsidRPr="0001321D" w:rsidRDefault="0073623A" w:rsidP="00B179BB">
      <w:pPr>
        <w:rPr>
          <w:b/>
        </w:rPr>
      </w:pPr>
      <w:r w:rsidRPr="0001321D">
        <w:rPr>
          <w:b/>
        </w:rPr>
        <w:t>Purpose/Rationale for lesson:</w:t>
      </w:r>
    </w:p>
    <w:p w:rsidR="00B179BB" w:rsidRDefault="00403EFB" w:rsidP="008B22AA">
      <w:pPr>
        <w:ind w:left="720"/>
      </w:pPr>
      <w:r w:rsidRPr="0001321D">
        <w:t xml:space="preserve">To </w:t>
      </w:r>
      <w:r w:rsidR="00757F04">
        <w:t>investigate</w:t>
      </w:r>
      <w:r w:rsidR="008B22AA" w:rsidRPr="0001321D">
        <w:t xml:space="preserve"> methods of resistance which emerged from the</w:t>
      </w:r>
      <w:r w:rsidRPr="0001321D">
        <w:t xml:space="preserve"> American people’</w:t>
      </w:r>
      <w:r w:rsidR="008B22AA" w:rsidRPr="0001321D">
        <w:t>s reaction to prohibition.</w:t>
      </w:r>
    </w:p>
    <w:p w:rsidR="008B22AA" w:rsidRDefault="008B22AA" w:rsidP="008B22AA">
      <w:pPr>
        <w:ind w:left="720"/>
      </w:pPr>
    </w:p>
    <w:p w:rsidR="00B179BB" w:rsidRPr="0001321D" w:rsidRDefault="00B179BB" w:rsidP="00B179BB">
      <w:pPr>
        <w:rPr>
          <w:b/>
        </w:rPr>
      </w:pPr>
      <w:r w:rsidRPr="0001321D">
        <w:rPr>
          <w:b/>
        </w:rPr>
        <w:t xml:space="preserve">Curriculum Framing Questions:  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Essential Question</w:t>
      </w:r>
      <w:r w:rsidRPr="0001321D">
        <w:t>:</w:t>
      </w:r>
      <w:r w:rsidR="0001321D" w:rsidRPr="0001321D">
        <w:t xml:space="preserve"> What level of control should the government have over its citizens?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Unit Question that applies to this lesson</w:t>
      </w:r>
      <w:r w:rsidRPr="0001321D">
        <w:t>:</w:t>
      </w:r>
      <w:r w:rsidR="0001321D" w:rsidRPr="0001321D">
        <w:t xml:space="preserve"> How was government control resisted during prohibition?</w:t>
      </w:r>
    </w:p>
    <w:p w:rsidR="00B179BB" w:rsidRPr="0001321D" w:rsidRDefault="00B179BB" w:rsidP="0001321D">
      <w:pPr>
        <w:ind w:left="720"/>
      </w:pPr>
      <w:r w:rsidRPr="0001321D">
        <w:rPr>
          <w:u w:val="single"/>
        </w:rPr>
        <w:t>Lesson or Content Question(s):</w:t>
      </w:r>
      <w:r w:rsidR="0001321D" w:rsidRPr="0001321D">
        <w:t xml:space="preserve"> What methods did society employ to resist and undermine the law?</w:t>
      </w:r>
    </w:p>
    <w:p w:rsidR="00B179BB" w:rsidRDefault="00B179BB" w:rsidP="00B179BB"/>
    <w:p w:rsidR="00757F04" w:rsidRDefault="00B179BB" w:rsidP="00B179BB">
      <w:r w:rsidRPr="00757F04">
        <w:rPr>
          <w:b/>
        </w:rPr>
        <w:t>Goal:</w:t>
      </w:r>
      <w:r w:rsidRPr="00757F04">
        <w:t xml:space="preserve">  </w:t>
      </w:r>
    </w:p>
    <w:p w:rsidR="00B179BB" w:rsidRPr="00A92C36" w:rsidRDefault="00757F04" w:rsidP="00757F04">
      <w:pPr>
        <w:ind w:left="720"/>
      </w:pPr>
      <w:r w:rsidRPr="00757F04">
        <w:t xml:space="preserve">Students will understand that a consequence of government control is cultural </w:t>
      </w:r>
      <w:r w:rsidRPr="00A92C36">
        <w:t>resistance.</w:t>
      </w:r>
    </w:p>
    <w:p w:rsidR="00B179BB" w:rsidRPr="00A92C36" w:rsidRDefault="00B179BB" w:rsidP="00B179BB"/>
    <w:p w:rsidR="00B179BB" w:rsidRDefault="00B179BB">
      <w:r w:rsidRPr="00A92C36">
        <w:rPr>
          <w:b/>
        </w:rPr>
        <w:t>Learning Objective(s)</w:t>
      </w:r>
      <w:proofErr w:type="gramStart"/>
      <w:r w:rsidRPr="00A92C36">
        <w:rPr>
          <w:b/>
        </w:rPr>
        <w:t>:</w:t>
      </w:r>
      <w:r w:rsidR="00C72FA2">
        <w:t xml:space="preserve"> </w:t>
      </w:r>
      <w:ins w:id="0" w:author="Gayle Thieman" w:date="2010-08-04T12:23:00Z">
        <w:r w:rsidR="007511C6">
          <w:t xml:space="preserve">  EXCELLENT</w:t>
        </w:r>
      </w:ins>
      <w:proofErr w:type="gramEnd"/>
    </w:p>
    <w:p w:rsidR="00DD7141" w:rsidRPr="00960D25" w:rsidRDefault="00757F04" w:rsidP="00DD7141">
      <w:pPr>
        <w:numPr>
          <w:ilvl w:val="0"/>
          <w:numId w:val="5"/>
          <w:numberingChange w:id="1" w:author="Gayle Thieman" w:date="2010-08-04T12:12:00Z" w:original=""/>
        </w:numPr>
      </w:pPr>
      <w:r>
        <w:t xml:space="preserve">Students will gather and critically reflect on </w:t>
      </w:r>
      <w:r w:rsidR="00DD7141">
        <w:t xml:space="preserve">why certain images </w:t>
      </w:r>
      <w:r>
        <w:t xml:space="preserve">represent the </w:t>
      </w:r>
      <w:r w:rsidRPr="00960D25">
        <w:t>American people’s response to prohibition</w:t>
      </w:r>
      <w:r w:rsidR="00DD7141" w:rsidRPr="00960D25">
        <w:t>.</w:t>
      </w:r>
    </w:p>
    <w:p w:rsidR="00757F04" w:rsidRPr="00960D25" w:rsidRDefault="00DD7141" w:rsidP="00DD7141">
      <w:pPr>
        <w:numPr>
          <w:ilvl w:val="0"/>
          <w:numId w:val="5"/>
          <w:numberingChange w:id="2" w:author="Gayle Thieman" w:date="2010-08-04T12:12:00Z" w:original=""/>
        </w:numPr>
      </w:pPr>
      <w:r w:rsidRPr="00960D25">
        <w:t xml:space="preserve">Students will be able to </w:t>
      </w:r>
      <w:r w:rsidR="00757F04" w:rsidRPr="00960D25">
        <w:t>identify the im</w:t>
      </w:r>
      <w:r w:rsidRPr="00960D25">
        <w:t>portance of context in research.</w:t>
      </w:r>
    </w:p>
    <w:p w:rsidR="00DD7141" w:rsidRPr="00960D25" w:rsidRDefault="00DD7141" w:rsidP="00DD7141">
      <w:pPr>
        <w:numPr>
          <w:ilvl w:val="0"/>
          <w:numId w:val="5"/>
          <w:numberingChange w:id="3" w:author="Gayle Thieman" w:date="2010-08-04T12:12:00Z" w:original=""/>
        </w:numPr>
      </w:pPr>
      <w:r w:rsidRPr="00960D25">
        <w:t xml:space="preserve">Students will work with classmates to create a WANTED poster for one </w:t>
      </w:r>
      <w:proofErr w:type="gramStart"/>
      <w:r w:rsidRPr="00960D25">
        <w:t>group which</w:t>
      </w:r>
      <w:proofErr w:type="gramEnd"/>
      <w:r w:rsidRPr="00960D25">
        <w:t xml:space="preserve"> resisted prohibition.</w:t>
      </w:r>
    </w:p>
    <w:p w:rsidR="00DD7141" w:rsidRPr="00960D25" w:rsidRDefault="00DD7141" w:rsidP="00DD7141">
      <w:pPr>
        <w:numPr>
          <w:ilvl w:val="0"/>
          <w:numId w:val="5"/>
          <w:numberingChange w:id="4" w:author="Gayle Thieman" w:date="2010-08-04T12:12:00Z" w:original=""/>
        </w:numPr>
      </w:pPr>
      <w:r w:rsidRPr="00960D25">
        <w:t>Students will be able to share with the class what they know about their resistance group.</w:t>
      </w:r>
    </w:p>
    <w:p w:rsidR="00B179BB" w:rsidRPr="00960D25" w:rsidRDefault="00B179BB"/>
    <w:p w:rsidR="00B179BB" w:rsidRDefault="00B179BB">
      <w:r w:rsidRPr="00960D25">
        <w:rPr>
          <w:b/>
        </w:rPr>
        <w:t>Curriculum Standard(s)</w:t>
      </w:r>
      <w:proofErr w:type="gramStart"/>
      <w:r w:rsidRPr="00960D25">
        <w:rPr>
          <w:b/>
        </w:rPr>
        <w:t>:</w:t>
      </w:r>
      <w:r w:rsidRPr="00960D25">
        <w:t xml:space="preserve">   </w:t>
      </w:r>
      <w:ins w:id="5" w:author="Gayle Thieman" w:date="2010-08-04T12:23:00Z">
        <w:r w:rsidR="007511C6">
          <w:t xml:space="preserve"> CORRECT</w:t>
        </w:r>
      </w:ins>
      <w:proofErr w:type="gramEnd"/>
    </w:p>
    <w:p w:rsidR="00960D25" w:rsidRDefault="00960D25" w:rsidP="00960D25">
      <w:pPr>
        <w:ind w:left="720"/>
      </w:pPr>
      <w:r w:rsidRPr="00960D25">
        <w:rPr>
          <w:b/>
        </w:rPr>
        <w:t>SS.HS.HS.06</w:t>
      </w:r>
      <w:r w:rsidRPr="00960D25">
        <w:t xml:space="preserve"> Understand how individuals, issues, and events changed or significantly influenced the course of U.S. history after 1900</w:t>
      </w:r>
    </w:p>
    <w:p w:rsidR="00960D25" w:rsidRPr="00960D25" w:rsidRDefault="00960D25" w:rsidP="00960D25">
      <w:pPr>
        <w:ind w:left="720"/>
      </w:pPr>
    </w:p>
    <w:p w:rsidR="00960D25" w:rsidRDefault="00960D25" w:rsidP="00960D25">
      <w:pPr>
        <w:ind w:left="720"/>
      </w:pPr>
      <w:r w:rsidRPr="00960D25">
        <w:rPr>
          <w:b/>
        </w:rPr>
        <w:t>SS.HS.HS.06.01</w:t>
      </w:r>
      <w:r w:rsidRPr="00960D25">
        <w:t xml:space="preserve"> identify and understand the effects of 19</w:t>
      </w:r>
      <w:r w:rsidRPr="00960D25">
        <w:rPr>
          <w:vertAlign w:val="superscript"/>
        </w:rPr>
        <w:t>th</w:t>
      </w:r>
      <w:r w:rsidRPr="00960D25">
        <w:t xml:space="preserve"> century reform movements on American life in the early 20</w:t>
      </w:r>
      <w:r w:rsidRPr="00960D25">
        <w:rPr>
          <w:vertAlign w:val="superscript"/>
        </w:rPr>
        <w:t>th</w:t>
      </w:r>
      <w:r w:rsidRPr="00960D25">
        <w:t xml:space="preserve"> century.</w:t>
      </w:r>
    </w:p>
    <w:p w:rsidR="00B179BB" w:rsidRDefault="00B179BB"/>
    <w:p w:rsidR="00B179BB" w:rsidRDefault="00B179BB">
      <w:pPr>
        <w:rPr>
          <w:ins w:id="6" w:author="Gayle Thieman" w:date="2010-08-04T12:13:00Z"/>
          <w:b/>
        </w:rPr>
      </w:pPr>
      <w:r w:rsidRPr="00FE2C01">
        <w:rPr>
          <w:b/>
        </w:rPr>
        <w:t>Materials Needed:</w:t>
      </w:r>
    </w:p>
    <w:p w:rsidR="00666080" w:rsidRDefault="00666080" w:rsidP="007511C6">
      <w:pPr>
        <w:numPr>
          <w:ins w:id="7" w:author="Gayle Thieman" w:date="2010-08-04T12:13:00Z"/>
        </w:numPr>
        <w:ind w:firstLine="720"/>
        <w:rPr>
          <w:b/>
        </w:rPr>
        <w:pPrChange w:id="8" w:author="Gayle Thieman" w:date="2010-08-04T12:24:00Z">
          <w:pPr/>
        </w:pPrChange>
      </w:pPr>
      <w:proofErr w:type="gramStart"/>
      <w:ins w:id="9" w:author="Gayle Thieman" w:date="2010-08-04T12:13:00Z">
        <w:r>
          <w:rPr>
            <w:b/>
          </w:rPr>
          <w:t>Documents 1 and 2.</w:t>
        </w:r>
        <w:proofErr w:type="gramEnd"/>
        <w:r>
          <w:rPr>
            <w:b/>
          </w:rPr>
          <w:t xml:space="preserve">    </w:t>
        </w:r>
      </w:ins>
    </w:p>
    <w:p w:rsidR="00D43A4F" w:rsidRDefault="002677BA" w:rsidP="002677BA">
      <w:pPr>
        <w:numPr>
          <w:ilvl w:val="0"/>
          <w:numId w:val="1"/>
          <w:numberingChange w:id="10" w:author="Gayle Thieman" w:date="2010-08-04T12:12:00Z" w:original=""/>
        </w:numPr>
      </w:pPr>
      <w:r w:rsidRPr="00AD18F8">
        <w:t xml:space="preserve">Computers </w:t>
      </w:r>
      <w:r w:rsidR="003E2B0E">
        <w:t>(Internet)</w:t>
      </w:r>
    </w:p>
    <w:p w:rsidR="002677BA" w:rsidRPr="00AD18F8" w:rsidRDefault="002677BA" w:rsidP="002677BA">
      <w:pPr>
        <w:numPr>
          <w:ilvl w:val="0"/>
          <w:numId w:val="1"/>
          <w:numberingChange w:id="11" w:author="Gayle Thieman" w:date="2010-08-04T12:12:00Z" w:original=""/>
        </w:numPr>
      </w:pPr>
      <w:r w:rsidRPr="00AD18F8">
        <w:t xml:space="preserve">At least one printer </w:t>
      </w:r>
    </w:p>
    <w:p w:rsidR="002449B4" w:rsidRPr="00AD18F8" w:rsidRDefault="003E2B0E" w:rsidP="002677BA">
      <w:pPr>
        <w:numPr>
          <w:ilvl w:val="0"/>
          <w:numId w:val="1"/>
          <w:numberingChange w:id="12" w:author="Gayle Thieman" w:date="2010-08-04T12:12:00Z" w:original=""/>
        </w:numPr>
      </w:pPr>
      <w:proofErr w:type="gramStart"/>
      <w:r>
        <w:t xml:space="preserve">2 </w:t>
      </w:r>
      <w:r w:rsidR="00D43A4F">
        <w:t xml:space="preserve"> poster</w:t>
      </w:r>
      <w:proofErr w:type="gramEnd"/>
      <w:r w:rsidR="00D43A4F">
        <w:t xml:space="preserve"> boards</w:t>
      </w:r>
    </w:p>
    <w:p w:rsidR="002449B4" w:rsidRPr="00AD18F8" w:rsidRDefault="00AD18F8" w:rsidP="002677BA">
      <w:pPr>
        <w:numPr>
          <w:ilvl w:val="0"/>
          <w:numId w:val="1"/>
          <w:numberingChange w:id="13" w:author="Gayle Thieman" w:date="2010-08-04T12:12:00Z" w:original=""/>
        </w:numPr>
        <w:rPr>
          <w:b/>
        </w:rPr>
      </w:pPr>
      <w:r>
        <w:t>Scissors</w:t>
      </w:r>
    </w:p>
    <w:p w:rsidR="00AD18F8" w:rsidRPr="007511C6" w:rsidRDefault="00D43A4F" w:rsidP="002677BA">
      <w:pPr>
        <w:numPr>
          <w:ilvl w:val="0"/>
          <w:numId w:val="1"/>
          <w:numberingChange w:id="14" w:author="Gayle Thieman" w:date="2010-08-04T12:12:00Z" w:original=""/>
        </w:numPr>
        <w:rPr>
          <w:b/>
          <w:rPrChange w:id="15" w:author="Gayle Thieman" w:date="2010-08-04T12:24:00Z">
            <w:rPr/>
          </w:rPrChange>
        </w:rPr>
      </w:pPr>
      <w:r>
        <w:t>Glue or tape</w:t>
      </w:r>
    </w:p>
    <w:p w:rsidR="007511C6" w:rsidRPr="00AD18F8" w:rsidRDefault="007511C6" w:rsidP="002677BA">
      <w:pPr>
        <w:numPr>
          <w:ilvl w:val="0"/>
          <w:numId w:val="1"/>
          <w:ins w:id="16" w:author="Gayle Thieman" w:date="2010-08-04T12:24:00Z"/>
        </w:numPr>
        <w:rPr>
          <w:ins w:id="17" w:author="Gayle Thieman" w:date="2010-08-04T12:24:00Z"/>
          <w:b/>
        </w:rPr>
      </w:pPr>
      <w:ins w:id="18" w:author="Gayle Thieman" w:date="2010-08-04T12:24:00Z">
        <w:r>
          <w:t>Sample wanted posters</w:t>
        </w:r>
      </w:ins>
    </w:p>
    <w:p w:rsidR="00AD18F8" w:rsidRPr="00AD18F8" w:rsidRDefault="00AD18F8" w:rsidP="003E2B0E">
      <w:pPr>
        <w:ind w:left="1080"/>
        <w:rPr>
          <w:b/>
        </w:rPr>
      </w:pPr>
    </w:p>
    <w:p w:rsidR="00B179BB" w:rsidRDefault="00B179BB">
      <w:pPr>
        <w:rPr>
          <w:b/>
        </w:rPr>
      </w:pPr>
    </w:p>
    <w:p w:rsidR="00B179BB" w:rsidRPr="00FE2C01" w:rsidRDefault="00B179BB">
      <w:pPr>
        <w:rPr>
          <w:b/>
        </w:rPr>
      </w:pPr>
      <w:r w:rsidRPr="00960D25">
        <w:rPr>
          <w:b/>
        </w:rPr>
        <w:t>Background knowledge or skills students need prior to lesson:</w:t>
      </w:r>
    </w:p>
    <w:p w:rsidR="00C72FA2" w:rsidRDefault="00C72FA2" w:rsidP="00C72FA2">
      <w:pPr>
        <w:numPr>
          <w:ilvl w:val="0"/>
          <w:numId w:val="6"/>
          <w:numberingChange w:id="19" w:author="Gayle Thieman" w:date="2010-08-04T12:12:00Z" w:original=""/>
        </w:numPr>
      </w:pPr>
      <w:r>
        <w:t xml:space="preserve">Knowledge of the Temperance movement, and the 18th amendment. </w:t>
      </w:r>
    </w:p>
    <w:p w:rsidR="00C72FA2" w:rsidRDefault="00C72FA2" w:rsidP="00C72FA2">
      <w:pPr>
        <w:numPr>
          <w:ilvl w:val="0"/>
          <w:numId w:val="6"/>
          <w:numberingChange w:id="20" w:author="Gayle Thieman" w:date="2010-08-04T12:12:00Z" w:original=""/>
        </w:numPr>
      </w:pPr>
      <w:r>
        <w:t>Knowledge of the pro- and anti-prohibition points of view during the early 20</w:t>
      </w:r>
      <w:r w:rsidRPr="00C72FA2">
        <w:rPr>
          <w:vertAlign w:val="superscript"/>
        </w:rPr>
        <w:t>th</w:t>
      </w:r>
      <w:r>
        <w:t xml:space="preserve"> century.</w:t>
      </w:r>
    </w:p>
    <w:p w:rsidR="00AE183C" w:rsidRDefault="00D20785" w:rsidP="00C72FA2">
      <w:pPr>
        <w:numPr>
          <w:ilvl w:val="0"/>
          <w:numId w:val="6"/>
          <w:numberingChange w:id="21" w:author="Gayle Thieman" w:date="2010-08-04T12:12:00Z" w:original=""/>
        </w:numPr>
      </w:pPr>
      <w:r>
        <w:t>Know what is meant by the terms:</w:t>
      </w:r>
      <w:r w:rsidR="00AE183C">
        <w:t xml:space="preserve"> p</w:t>
      </w:r>
      <w:r>
        <w:t xml:space="preserve">rohibition, </w:t>
      </w:r>
      <w:r w:rsidR="00AE183C">
        <w:t xml:space="preserve">ethanol, alcohol, </w:t>
      </w:r>
      <w:proofErr w:type="gramStart"/>
      <w:r>
        <w:t>spirits</w:t>
      </w:r>
      <w:proofErr w:type="gramEnd"/>
      <w:r>
        <w:t>/</w:t>
      </w:r>
      <w:r w:rsidR="00AE183C">
        <w:t>liquor.</w:t>
      </w:r>
    </w:p>
    <w:p w:rsidR="00F812BE" w:rsidRDefault="00960D25" w:rsidP="00960D25">
      <w:pPr>
        <w:numPr>
          <w:ilvl w:val="0"/>
          <w:numId w:val="6"/>
          <w:numberingChange w:id="22" w:author="Gayle Thieman" w:date="2010-08-04T12:12:00Z" w:original=""/>
        </w:numPr>
      </w:pPr>
      <w:r>
        <w:t xml:space="preserve">Computer </w:t>
      </w:r>
      <w:proofErr w:type="gramStart"/>
      <w:r>
        <w:t>and  researching</w:t>
      </w:r>
      <w:proofErr w:type="gramEnd"/>
      <w:r>
        <w:t xml:space="preserve"> skills</w:t>
      </w:r>
    </w:p>
    <w:p w:rsidR="00282A49" w:rsidRDefault="00282A49"/>
    <w:p w:rsidR="00B179BB" w:rsidRDefault="00B179BB">
      <w:r w:rsidRPr="00FE2C01">
        <w:rPr>
          <w:b/>
        </w:rPr>
        <w:t>Hook or Introduction</w:t>
      </w:r>
      <w:r>
        <w:t>:</w:t>
      </w:r>
      <w:ins w:id="23" w:author="Gayle Thieman" w:date="2010-08-04T12:24:00Z">
        <w:r w:rsidR="00D62810">
          <w:t xml:space="preserve"> Terrific!</w:t>
        </w:r>
      </w:ins>
    </w:p>
    <w:p w:rsidR="00282A49" w:rsidRDefault="00282A49"/>
    <w:p w:rsidR="008B756C" w:rsidRDefault="00282A49" w:rsidP="00B07C06">
      <w:pPr>
        <w:ind w:left="720"/>
        <w:rPr>
          <w:b/>
        </w:rPr>
      </w:pPr>
      <w:r>
        <w:t>As the students enter the room, have written where they can see it clearly (on the board/overhead/computer projector):</w:t>
      </w:r>
      <w:r w:rsidR="008B756C" w:rsidRPr="008B756C">
        <w:rPr>
          <w:b/>
        </w:rPr>
        <w:t xml:space="preserve"> </w:t>
      </w:r>
    </w:p>
    <w:p w:rsidR="00403EFB" w:rsidRDefault="00403EFB" w:rsidP="00B07C06">
      <w:pPr>
        <w:ind w:left="720"/>
        <w:rPr>
          <w:b/>
        </w:rPr>
      </w:pPr>
    </w:p>
    <w:p w:rsidR="00F812BE" w:rsidRPr="00075B33" w:rsidRDefault="00F812BE" w:rsidP="00075B33">
      <w:pPr>
        <w:ind w:firstLine="720"/>
        <w:jc w:val="center"/>
        <w:rPr>
          <w:b/>
        </w:rPr>
      </w:pPr>
      <w:r>
        <w:rPr>
          <w:b/>
        </w:rPr>
        <w:t xml:space="preserve"> </w:t>
      </w:r>
      <w:r w:rsidRPr="00075B33">
        <w:rPr>
          <w:b/>
        </w:rPr>
        <w:t>In a representative sample of 115 films from 1930 what percentage</w:t>
      </w:r>
      <w:r w:rsidR="00403EFB" w:rsidRPr="00075B33">
        <w:rPr>
          <w:b/>
        </w:rPr>
        <w:t xml:space="preserve"> </w:t>
      </w:r>
      <w:r w:rsidR="00E42A43" w:rsidRPr="00075B33">
        <w:rPr>
          <w:b/>
        </w:rPr>
        <w:t xml:space="preserve">of films </w:t>
      </w:r>
      <w:r w:rsidR="00403EFB" w:rsidRPr="00075B33">
        <w:rPr>
          <w:b/>
        </w:rPr>
        <w:t>referred to liquor?</w:t>
      </w:r>
      <w:r w:rsidRPr="00075B33">
        <w:rPr>
          <w:b/>
        </w:rPr>
        <w:t xml:space="preserve"> What percentage depicted drinking?</w:t>
      </w:r>
    </w:p>
    <w:p w:rsidR="00F812BE" w:rsidRPr="0015393B" w:rsidRDefault="00F812BE" w:rsidP="00F812BE">
      <w:pPr>
        <w:numPr>
          <w:ilvl w:val="0"/>
          <w:numId w:val="3"/>
          <w:numberingChange w:id="24" w:author="Gayle Thieman" w:date="2010-08-04T12:12:00Z" w:original=""/>
        </w:numPr>
        <w:jc w:val="center"/>
      </w:pPr>
      <w:r w:rsidRPr="0015393B">
        <w:t>Closest guess for each will get extra credit</w:t>
      </w:r>
    </w:p>
    <w:p w:rsidR="00F812BE" w:rsidRDefault="00F812BE" w:rsidP="00F812BE">
      <w:pPr>
        <w:numPr>
          <w:ilvl w:val="0"/>
          <w:numId w:val="3"/>
          <w:numberingChange w:id="25" w:author="Gayle Thieman" w:date="2010-08-04T12:12:00Z" w:original=""/>
        </w:numPr>
        <w:jc w:val="center"/>
      </w:pPr>
      <w:r w:rsidRPr="0015393B">
        <w:t>Answers will be revealed at the end of class</w:t>
      </w:r>
    </w:p>
    <w:p w:rsidR="0015393B" w:rsidRDefault="0015393B" w:rsidP="00B07C06">
      <w:pPr>
        <w:ind w:left="720"/>
        <w:rPr>
          <w:b/>
        </w:rPr>
      </w:pPr>
    </w:p>
    <w:p w:rsidR="0015393B" w:rsidRPr="0015393B" w:rsidRDefault="0015393B" w:rsidP="00B07C06">
      <w:pPr>
        <w:ind w:left="720"/>
      </w:pPr>
      <w:r w:rsidRPr="0015393B">
        <w:t>Begin recording guesses on a spreadsheet or by hand as the students get settled</w:t>
      </w:r>
    </w:p>
    <w:p w:rsidR="0015393B" w:rsidRPr="0015393B" w:rsidRDefault="0015393B" w:rsidP="00B07C06">
      <w:pPr>
        <w:ind w:left="720"/>
      </w:pPr>
      <w:r w:rsidRPr="0015393B">
        <w:t>Call on any students who are not paying attention or still chatting to take a guess</w:t>
      </w:r>
      <w:r w:rsidR="00075B33">
        <w:t>.</w:t>
      </w:r>
    </w:p>
    <w:p w:rsidR="0015393B" w:rsidRPr="0015393B" w:rsidRDefault="0015393B" w:rsidP="00B07C06">
      <w:pPr>
        <w:ind w:left="720"/>
      </w:pPr>
    </w:p>
    <w:p w:rsidR="0015393B" w:rsidRPr="0015393B" w:rsidRDefault="0015393B" w:rsidP="0015393B">
      <w:pPr>
        <w:ind w:left="720"/>
      </w:pPr>
      <w:r w:rsidRPr="0015393B">
        <w:t xml:space="preserve">When the room is quiet ask if anyone does not know what a representative sample is and explain if they do not. </w:t>
      </w:r>
    </w:p>
    <w:p w:rsidR="0015393B" w:rsidRPr="0015393B" w:rsidRDefault="0015393B" w:rsidP="0015393B">
      <w:pPr>
        <w:ind w:left="720"/>
      </w:pPr>
    </w:p>
    <w:p w:rsidR="00282A49" w:rsidRDefault="0015393B" w:rsidP="00F812BE">
      <w:pPr>
        <w:ind w:left="720"/>
      </w:pPr>
      <w:r w:rsidRPr="0015393B">
        <w:t>Acknowledge that not everyone was able to make a guess in such a short time, but that they are able to g</w:t>
      </w:r>
      <w:r w:rsidR="00075B33">
        <w:t>ive the teacher</w:t>
      </w:r>
      <w:r w:rsidRPr="0015393B">
        <w:t xml:space="preserve"> their guesses before the end of the period as long as it doesn’t disturb class</w:t>
      </w:r>
    </w:p>
    <w:p w:rsidR="00F812BE" w:rsidRDefault="00F812BE" w:rsidP="00F812BE">
      <w:pPr>
        <w:ind w:left="720"/>
      </w:pPr>
    </w:p>
    <w:p w:rsidR="008B756C" w:rsidRDefault="008B756C">
      <w:pPr>
        <w:rPr>
          <w:b/>
        </w:rPr>
      </w:pPr>
    </w:p>
    <w:p w:rsidR="00075B33" w:rsidRDefault="00B179BB" w:rsidP="00403EFB">
      <w:r w:rsidRPr="00FE2C01">
        <w:rPr>
          <w:b/>
        </w:rPr>
        <w:t>Procedures:</w:t>
      </w:r>
      <w:r>
        <w:t xml:space="preserve">  </w:t>
      </w:r>
    </w:p>
    <w:p w:rsidR="00587774" w:rsidRPr="00075B33" w:rsidRDefault="00075B33" w:rsidP="00403EFB">
      <w:pPr>
        <w:rPr>
          <w:sz w:val="20"/>
          <w:szCs w:val="20"/>
        </w:rPr>
      </w:pPr>
      <w:r w:rsidRPr="00075B33">
        <w:rPr>
          <w:sz w:val="20"/>
          <w:szCs w:val="20"/>
        </w:rPr>
        <w:t xml:space="preserve">* </w:t>
      </w:r>
      <w:proofErr w:type="gramStart"/>
      <w:r w:rsidRPr="00075B33">
        <w:rPr>
          <w:sz w:val="20"/>
          <w:szCs w:val="20"/>
        </w:rPr>
        <w:t>this</w:t>
      </w:r>
      <w:proofErr w:type="gramEnd"/>
      <w:r w:rsidRPr="00075B33">
        <w:rPr>
          <w:sz w:val="20"/>
          <w:szCs w:val="20"/>
        </w:rPr>
        <w:t xml:space="preserve"> class period would most likely have to take place in a computer lab or library</w:t>
      </w:r>
    </w:p>
    <w:tbl>
      <w:tblPr>
        <w:tblW w:w="8320" w:type="dxa"/>
        <w:tblInd w:w="93" w:type="dxa"/>
        <w:tblLook w:val="04A0"/>
      </w:tblPr>
      <w:tblGrid>
        <w:gridCol w:w="1299"/>
        <w:gridCol w:w="1258"/>
        <w:gridCol w:w="1438"/>
        <w:gridCol w:w="1942"/>
        <w:gridCol w:w="2383"/>
      </w:tblGrid>
      <w:tr w:rsidR="007B24D4" w:rsidRPr="007B24D4">
        <w:trPr>
          <w:trHeight w:val="750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Key Concepts Presented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Higher Order Thinking</w:t>
            </w:r>
            <w:r w:rsidR="00A92C36">
              <w:rPr>
                <w:b/>
                <w:bCs/>
                <w:color w:val="000000"/>
                <w:sz w:val="20"/>
                <w:szCs w:val="20"/>
              </w:rPr>
              <w:t xml:space="preserve"> Skills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D4" w:rsidRPr="007B24D4" w:rsidRDefault="007B24D4" w:rsidP="007B24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What the Teacher is Doing: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4D4" w:rsidRPr="007B24D4" w:rsidRDefault="007B24D4" w:rsidP="00A92C3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What the Student is Doing</w:t>
            </w:r>
            <w:r w:rsidR="00A92C3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B24D4" w:rsidRPr="007B24D4">
        <w:trPr>
          <w:trHeight w:val="2700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                        Previous Day's Homework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Resistance to prohibition, bootleggers, smugglers, speakeasies, alcohol consumption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Analyzing      Understanding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1663EC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Giving half the class Document 1 and half the cla</w:t>
            </w:r>
            <w:r w:rsidR="001663EC">
              <w:rPr>
                <w:color w:val="000000"/>
                <w:sz w:val="20"/>
                <w:szCs w:val="20"/>
              </w:rPr>
              <w:t>ss Document 2 and asking them to</w:t>
            </w:r>
            <w:r w:rsidRPr="007B24D4">
              <w:rPr>
                <w:color w:val="000000"/>
                <w:sz w:val="20"/>
                <w:szCs w:val="20"/>
              </w:rPr>
              <w:t xml:space="preserve"> analyze the documents in order </w:t>
            </w:r>
            <w:r w:rsidR="001663EC">
              <w:rPr>
                <w:color w:val="000000"/>
                <w:sz w:val="20"/>
                <w:szCs w:val="20"/>
              </w:rPr>
              <w:t>to come prepared to discuss the ques</w:t>
            </w:r>
            <w:r w:rsidRPr="007B24D4">
              <w:rPr>
                <w:color w:val="000000"/>
                <w:sz w:val="20"/>
                <w:szCs w:val="20"/>
              </w:rPr>
              <w:t>tion: how did America react to prohibition?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Reading and analyzing either Document 1 or Document 2.</w:t>
            </w:r>
          </w:p>
        </w:tc>
      </w:tr>
      <w:tr w:rsidR="007B24D4" w:rsidRPr="007B24D4">
        <w:trPr>
          <w:trHeight w:val="2460"/>
        </w:trPr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504D"/>
          </w:tcPr>
          <w:p w:rsidR="002E2132" w:rsidRDefault="007B24D4" w:rsidP="007B24D4">
            <w:pPr>
              <w:rPr>
                <w:b/>
                <w:bCs/>
                <w:sz w:val="20"/>
                <w:szCs w:val="20"/>
              </w:rPr>
            </w:pPr>
            <w:r w:rsidRPr="007B24D4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Document Analysis/ America's Reaction to Prohibition Through Images</w:t>
            </w:r>
            <w:r w:rsidR="002E2132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2132" w:rsidRDefault="002E2132" w:rsidP="007B24D4">
            <w:pPr>
              <w:rPr>
                <w:b/>
                <w:bCs/>
                <w:sz w:val="20"/>
                <w:szCs w:val="20"/>
              </w:rPr>
            </w:pPr>
          </w:p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6B9B8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 Resistance to prohibition, bootleggers, smugglers, speakeasies, alcohol consumption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DDDC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                                           Analyzing     Understanding Evaluating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Instructing those who read Document 1 to sit in the front half of the room and those who read document 2 to sit in the back half of the room.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2E2132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>
        <w:trPr>
          <w:trHeight w:val="108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Going over the displayed instruction</w:t>
            </w:r>
            <w:r w:rsidR="002E2132">
              <w:rPr>
                <w:color w:val="000000"/>
                <w:sz w:val="20"/>
                <w:szCs w:val="20"/>
              </w:rPr>
              <w:t>s with the student</w:t>
            </w:r>
            <w:r w:rsidRPr="007B24D4">
              <w:rPr>
                <w:color w:val="000000"/>
                <w:sz w:val="20"/>
                <w:szCs w:val="20"/>
              </w:rPr>
              <w:t>s: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54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◦In partners search online for images which you feel represents America's reaction to prohibition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60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Each partner should pick 1 image and print out 2 copies (make sure you cite where you got it from!)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2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◦Take 5-10 minutes and write why you feel the image you chose represents America's reaction to prohibition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◦When you are done: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33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  <w:u w:val="single"/>
              </w:rPr>
              <w:t>Group 1</w:t>
            </w:r>
            <w:r w:rsidRPr="007B24D4">
              <w:rPr>
                <w:color w:val="000000"/>
                <w:sz w:val="20"/>
                <w:szCs w:val="20"/>
              </w:rPr>
              <w:t>: come to the front of the room and tape your image to the poster board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56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  <w:u w:val="single"/>
              </w:rPr>
              <w:t>Group 2</w:t>
            </w:r>
            <w:r w:rsidRPr="007B24D4">
              <w:rPr>
                <w:color w:val="000000"/>
                <w:sz w:val="20"/>
                <w:szCs w:val="20"/>
              </w:rPr>
              <w:t>: go to the back of the room and tape your image to the poster board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54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◦return to your seat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550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Walking around the room and monitoring the students progress, answering any questions, reminding them to go past the first page of Google images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Searching for images/ printing out 2 copies </w:t>
            </w:r>
            <w:proofErr w:type="gramStart"/>
            <w:r w:rsidRPr="007B24D4">
              <w:rPr>
                <w:color w:val="000000"/>
                <w:sz w:val="20"/>
                <w:szCs w:val="20"/>
              </w:rPr>
              <w:t>of  images</w:t>
            </w:r>
            <w:proofErr w:type="gramEnd"/>
            <w:r w:rsidRPr="007B24D4">
              <w:rPr>
                <w:color w:val="000000"/>
                <w:sz w:val="20"/>
                <w:szCs w:val="20"/>
              </w:rPr>
              <w:t xml:space="preserve"> which they feel represents America's reaction to prohibition/ spending 5-10 minutes writing why they  feel the image they chose represents America's reaction to prohibition/ Going to either the front or back of the room and attaching their image to the poster board</w:t>
            </w:r>
          </w:p>
        </w:tc>
      </w:tr>
      <w:tr w:rsidR="007B24D4" w:rsidRPr="007B24D4">
        <w:trPr>
          <w:trHeight w:val="301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When everyone has completed the tasks or time is up instructing group 1 to go and see the poster board in the back of the room and group 2 to see the poster board in the front of the room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Going to see whichever poster board they did not post to</w:t>
            </w:r>
          </w:p>
        </w:tc>
      </w:tr>
      <w:tr w:rsidR="007B24D4" w:rsidRPr="007B24D4">
        <w:trPr>
          <w:trHeight w:val="231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Asking everyone to return to their seats and requesting that someone from each group to summarize for the class what document they analyzed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2E2132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</w:t>
            </w:r>
            <w:r w:rsidR="007B24D4" w:rsidRPr="007B24D4">
              <w:rPr>
                <w:color w:val="000000"/>
                <w:sz w:val="20"/>
                <w:szCs w:val="20"/>
              </w:rPr>
              <w:t xml:space="preserve">eturn to their seats/ listening </w:t>
            </w:r>
            <w:proofErr w:type="gramStart"/>
            <w:r w:rsidR="007B24D4" w:rsidRPr="007B24D4">
              <w:rPr>
                <w:color w:val="000000"/>
                <w:sz w:val="20"/>
                <w:szCs w:val="20"/>
              </w:rPr>
              <w:t>or  summarizing</w:t>
            </w:r>
            <w:proofErr w:type="gramEnd"/>
            <w:r w:rsidR="007B24D4" w:rsidRPr="007B24D4">
              <w:rPr>
                <w:color w:val="000000"/>
                <w:sz w:val="20"/>
                <w:szCs w:val="20"/>
              </w:rPr>
              <w:t xml:space="preserve"> for the class what document they analyzed</w:t>
            </w:r>
          </w:p>
        </w:tc>
      </w:tr>
      <w:tr w:rsidR="007B24D4" w:rsidRPr="007B24D4">
        <w:trPr>
          <w:trHeight w:val="72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Guiding a discussion about: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Listening, offering insights, asking questions</w:t>
            </w:r>
          </w:p>
        </w:tc>
      </w:tr>
      <w:tr w:rsidR="007B24D4" w:rsidRPr="007B24D4">
        <w:trPr>
          <w:trHeight w:val="51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which images were chosen and why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21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what might have been missing from either of the documents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8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how the two documents might work together to create a more complete picture about American reaction to prohibition 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98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how information can be manipulated by removing context / how students can avoid this when researching</w:t>
            </w:r>
          </w:p>
        </w:tc>
        <w:tc>
          <w:tcPr>
            <w:tcW w:w="23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180"/>
        </w:trPr>
        <w:tc>
          <w:tcPr>
            <w:tcW w:w="3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:rsidR="007B24D4" w:rsidRPr="007B24D4" w:rsidRDefault="007B24D4" w:rsidP="007B24D4">
            <w:pPr>
              <w:jc w:val="center"/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Transition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Bringing the discussion to a close, remind the class that while there were varied reactions to prohibition, we have already learned about the Temperance movement and enforcement attempts so today the focus is on resistance.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>
        <w:trPr>
          <w:trHeight w:val="1185"/>
        </w:trPr>
        <w:tc>
          <w:tcPr>
            <w:tcW w:w="3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proofErr w:type="gramStart"/>
            <w:r w:rsidRPr="007B24D4">
              <w:rPr>
                <w:color w:val="000000"/>
                <w:sz w:val="20"/>
                <w:szCs w:val="20"/>
              </w:rPr>
              <w:t>Instructing  the</w:t>
            </w:r>
            <w:proofErr w:type="gramEnd"/>
            <w:r w:rsidRPr="007B24D4">
              <w:rPr>
                <w:color w:val="000000"/>
                <w:sz w:val="20"/>
                <w:szCs w:val="20"/>
              </w:rPr>
              <w:t xml:space="preserve"> class to count off in 5's and assemble in their groups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Counting off by 5's/moving into their groups</w:t>
            </w:r>
          </w:p>
        </w:tc>
      </w:tr>
      <w:tr w:rsidR="007B24D4" w:rsidRPr="007B24D4">
        <w:trPr>
          <w:trHeight w:val="2220"/>
        </w:trPr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46D0A"/>
          </w:tcPr>
          <w:p w:rsid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</w:t>
            </w:r>
            <w:r w:rsidR="006023A7">
              <w:rPr>
                <w:b/>
                <w:bCs/>
                <w:color w:val="000000"/>
                <w:sz w:val="20"/>
                <w:szCs w:val="20"/>
              </w:rPr>
              <w:t xml:space="preserve">Digital </w:t>
            </w:r>
            <w:r w:rsidRPr="007B24D4">
              <w:rPr>
                <w:b/>
                <w:bCs/>
                <w:color w:val="000000"/>
                <w:sz w:val="20"/>
                <w:szCs w:val="20"/>
              </w:rPr>
              <w:t xml:space="preserve">WANTED Poster </w:t>
            </w:r>
          </w:p>
          <w:p w:rsidR="002E2132" w:rsidRDefault="002E2132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E2132" w:rsidRPr="007B24D4" w:rsidRDefault="002E2132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AC090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Resistance to prohibition, Bootleggers, smugglers, flappers, speakeasies, organized crime</w:t>
            </w:r>
          </w:p>
        </w:tc>
        <w:tc>
          <w:tcPr>
            <w:tcW w:w="143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 xml:space="preserve">             Remembering Understanding Applying Creating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While ensuring the directions are displayed in the front of the room, Go over with the students that each group will be researching one of the following groups: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Listening</w:t>
            </w: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bootleggers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smugglers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flappers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◦Speakeasies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30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◦organized crime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2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proofErr w:type="gramStart"/>
            <w:r w:rsidRPr="007B24D4">
              <w:rPr>
                <w:color w:val="000000"/>
                <w:sz w:val="20"/>
                <w:szCs w:val="20"/>
              </w:rPr>
              <w:t>and</w:t>
            </w:r>
            <w:proofErr w:type="gramEnd"/>
            <w:r w:rsidRPr="007B24D4">
              <w:rPr>
                <w:color w:val="000000"/>
                <w:sz w:val="20"/>
                <w:szCs w:val="20"/>
              </w:rPr>
              <w:t xml:space="preserve"> making and presenting a </w:t>
            </w:r>
            <w:r w:rsidR="003E2B0E">
              <w:rPr>
                <w:color w:val="000000"/>
                <w:sz w:val="20"/>
                <w:szCs w:val="20"/>
              </w:rPr>
              <w:t xml:space="preserve">digital </w:t>
            </w:r>
            <w:r w:rsidRPr="007B24D4">
              <w:rPr>
                <w:color w:val="000000"/>
                <w:sz w:val="20"/>
                <w:szCs w:val="20"/>
              </w:rPr>
              <w:t>WANTED poster which meets the following criteria: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123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Name and any alias' (any other nicknames for the group) prominently displayed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8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3E2B0E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an image which represents the group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99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3E2B0E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</w:t>
            </w:r>
            <w:r w:rsidR="003E2B0E">
              <w:rPr>
                <w:color w:val="000000"/>
                <w:sz w:val="20"/>
                <w:szCs w:val="20"/>
              </w:rPr>
              <w:t xml:space="preserve">n </w:t>
            </w:r>
            <w:r w:rsidRPr="007B24D4">
              <w:rPr>
                <w:color w:val="000000"/>
                <w:sz w:val="20"/>
                <w:szCs w:val="20"/>
              </w:rPr>
              <w:t xml:space="preserve">accurate and completed "Wanted for the crime (s) of" section 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6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 Has a "location last seen" section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6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Has a sources cited section </w:t>
            </w:r>
            <w:r w:rsidR="003E2B0E">
              <w:rPr>
                <w:color w:val="000000"/>
                <w:sz w:val="20"/>
                <w:szCs w:val="20"/>
              </w:rPr>
              <w:t>saved to a separate page.</w:t>
            </w: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6023A7" w:rsidRPr="007B24D4">
        <w:trPr>
          <w:trHeight w:val="147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2B0E" w:rsidRPr="007B24D4" w:rsidRDefault="003E2B0E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2B0E" w:rsidRPr="007B24D4" w:rsidRDefault="003E2B0E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E2B0E" w:rsidRPr="007B24D4" w:rsidRDefault="003E2B0E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E2B0E" w:rsidRDefault="003E2B0E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◦</w:t>
            </w:r>
            <w:r w:rsidR="006B5EA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Be prepared to present during next class.</w:t>
            </w:r>
          </w:p>
          <w:p w:rsidR="006B5EA9" w:rsidRDefault="006B5EA9" w:rsidP="007B24D4">
            <w:pPr>
              <w:rPr>
                <w:color w:val="000000"/>
                <w:sz w:val="20"/>
                <w:szCs w:val="20"/>
              </w:rPr>
            </w:pPr>
          </w:p>
          <w:p w:rsidR="006B5EA9" w:rsidRPr="007B24D4" w:rsidRDefault="006B5EA9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Showing the students a few examples of WANTED posters</w:t>
            </w:r>
          </w:p>
        </w:tc>
        <w:tc>
          <w:tcPr>
            <w:tcW w:w="238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BBB59"/>
            <w:vAlign w:val="center"/>
          </w:tcPr>
          <w:p w:rsidR="003E2B0E" w:rsidRPr="007B24D4" w:rsidRDefault="003E2B0E" w:rsidP="007B24D4">
            <w:pPr>
              <w:rPr>
                <w:color w:val="000000"/>
                <w:sz w:val="20"/>
                <w:szCs w:val="20"/>
              </w:rPr>
            </w:pPr>
          </w:p>
        </w:tc>
      </w:tr>
      <w:tr w:rsidR="007B24D4" w:rsidRPr="007B24D4">
        <w:trPr>
          <w:trHeight w:val="2235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Walking around, monitoring progress, asking and answering questions about the students work, telling the class how much time remains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Working in groups to research their resistance group/organizing the information they find into a WANTED poster</w:t>
            </w:r>
          </w:p>
        </w:tc>
      </w:tr>
      <w:tr w:rsidR="007B24D4" w:rsidRPr="007B24D4">
        <w:trPr>
          <w:trHeight w:val="1320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4D4" w:rsidRPr="007B24D4" w:rsidRDefault="007B24D4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When 5 minutes remains, instructing the class to clean up and return to their seats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7B24D4" w:rsidRPr="007B24D4" w:rsidRDefault="007B24D4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>Finishing up their posters/cleaning up/ returning to their seats</w:t>
            </w:r>
          </w:p>
        </w:tc>
      </w:tr>
      <w:tr w:rsidR="00BF5E2B" w:rsidRPr="007B24D4">
        <w:trPr>
          <w:trHeight w:val="765"/>
        </w:trPr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5E2B" w:rsidRPr="007B24D4" w:rsidRDefault="00BF5E2B" w:rsidP="007B24D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24D4">
              <w:rPr>
                <w:b/>
                <w:bCs/>
                <w:color w:val="000000"/>
                <w:sz w:val="20"/>
                <w:szCs w:val="20"/>
              </w:rPr>
              <w:t>Homework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5E2B" w:rsidRPr="007B24D4" w:rsidRDefault="00BF5E2B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>Resistance to prohibition, Bootleggers, smugglers, flappers, speakeasies, organized crime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F5E2B" w:rsidRPr="007B24D4" w:rsidRDefault="00BF5E2B" w:rsidP="007B24D4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7B24D4">
              <w:rPr>
                <w:i/>
                <w:iCs/>
                <w:color w:val="000000"/>
                <w:sz w:val="20"/>
                <w:szCs w:val="20"/>
              </w:rPr>
              <w:t>Analyzing      Understanding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BF5E2B" w:rsidRDefault="00E35BEE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 the end of the </w:t>
            </w:r>
            <w:r w:rsidR="00EA0DBD">
              <w:rPr>
                <w:color w:val="000000"/>
                <w:sz w:val="20"/>
                <w:szCs w:val="20"/>
              </w:rPr>
              <w:t>clean up time</w:t>
            </w:r>
            <w:r>
              <w:rPr>
                <w:color w:val="000000"/>
                <w:sz w:val="20"/>
                <w:szCs w:val="20"/>
              </w:rPr>
              <w:t>, i</w:t>
            </w:r>
            <w:r w:rsidR="00BF5E2B">
              <w:rPr>
                <w:color w:val="000000"/>
                <w:sz w:val="20"/>
                <w:szCs w:val="20"/>
              </w:rPr>
              <w:t>nstructs students to reflect on the image they chose at the beginning of class:</w:t>
            </w:r>
          </w:p>
          <w:p w:rsidR="00EA0DBD" w:rsidRDefault="00EA0DBD" w:rsidP="007B24D4">
            <w:pPr>
              <w:rPr>
                <w:color w:val="000000"/>
                <w:sz w:val="20"/>
                <w:szCs w:val="20"/>
              </w:rPr>
            </w:pPr>
          </w:p>
          <w:p w:rsidR="00BF5E2B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>Do they still think it</w:t>
            </w:r>
            <w:r w:rsidR="00BF5E2B" w:rsidRPr="007B24D4">
              <w:rPr>
                <w:color w:val="000000"/>
                <w:sz w:val="20"/>
                <w:szCs w:val="20"/>
              </w:rPr>
              <w:t xml:space="preserve"> represents America's reaction to prohibition</w:t>
            </w:r>
            <w:r w:rsidR="00BF5E2B">
              <w:rPr>
                <w:color w:val="000000"/>
                <w:sz w:val="20"/>
                <w:szCs w:val="20"/>
              </w:rPr>
              <w:t>?</w:t>
            </w:r>
          </w:p>
          <w:p w:rsidR="00BF5E2B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>If yes, why?</w:t>
            </w:r>
          </w:p>
          <w:p w:rsidR="00BF5E2B" w:rsidRPr="007B24D4" w:rsidRDefault="00EA0DBD" w:rsidP="007B24D4">
            <w:pPr>
              <w:rPr>
                <w:color w:val="000000"/>
                <w:sz w:val="20"/>
                <w:szCs w:val="20"/>
              </w:rPr>
            </w:pPr>
            <w:r w:rsidRPr="007B24D4">
              <w:rPr>
                <w:color w:val="000000"/>
                <w:sz w:val="20"/>
                <w:szCs w:val="20"/>
              </w:rPr>
              <w:t xml:space="preserve">◦ </w:t>
            </w:r>
            <w:r w:rsidR="00BF5E2B">
              <w:rPr>
                <w:color w:val="000000"/>
                <w:sz w:val="20"/>
                <w:szCs w:val="20"/>
              </w:rPr>
              <w:t xml:space="preserve">If no, can you find another </w:t>
            </w:r>
            <w:proofErr w:type="gramStart"/>
            <w:r w:rsidR="00BF5E2B">
              <w:rPr>
                <w:color w:val="000000"/>
                <w:sz w:val="20"/>
                <w:szCs w:val="20"/>
              </w:rPr>
              <w:t>picture which</w:t>
            </w:r>
            <w:proofErr w:type="gramEnd"/>
            <w:r w:rsidR="00BF5E2B">
              <w:rPr>
                <w:color w:val="000000"/>
                <w:sz w:val="20"/>
                <w:szCs w:val="20"/>
              </w:rPr>
              <w:t xml:space="preserve"> better </w:t>
            </w:r>
            <w:r w:rsidR="00BF5E2B" w:rsidRPr="007B24D4">
              <w:rPr>
                <w:color w:val="000000"/>
                <w:sz w:val="20"/>
                <w:szCs w:val="20"/>
              </w:rPr>
              <w:t>represents America's reaction to prohibition</w:t>
            </w:r>
            <w:r w:rsidR="00BF5E2B">
              <w:rPr>
                <w:color w:val="000000"/>
                <w:sz w:val="20"/>
                <w:szCs w:val="20"/>
              </w:rPr>
              <w:t>?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BB59"/>
            <w:vAlign w:val="center"/>
          </w:tcPr>
          <w:p w:rsidR="00BF5E2B" w:rsidRPr="007B24D4" w:rsidRDefault="000F7743" w:rsidP="007B24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Analyzing and writing</w:t>
            </w:r>
          </w:p>
        </w:tc>
      </w:tr>
    </w:tbl>
    <w:p w:rsidR="00B179BB" w:rsidRDefault="00B179BB"/>
    <w:p w:rsidR="00B179BB" w:rsidRPr="00A92C36" w:rsidRDefault="00B179BB">
      <w:r w:rsidRPr="00A92C36">
        <w:rPr>
          <w:b/>
        </w:rPr>
        <w:t>Differentiation/Accommodation</w:t>
      </w:r>
      <w:r w:rsidRPr="00A92C36">
        <w:t xml:space="preserve">.  </w:t>
      </w:r>
    </w:p>
    <w:p w:rsidR="00B179BB" w:rsidRPr="00A92C36" w:rsidRDefault="00B179BB"/>
    <w:p w:rsidR="00B179BB" w:rsidRPr="00A92C36" w:rsidRDefault="00B179BB">
      <w:pPr>
        <w:rPr>
          <w:b/>
        </w:rPr>
      </w:pPr>
      <w:r w:rsidRPr="00A92C36">
        <w:rPr>
          <w:b/>
        </w:rPr>
        <w:t>Attention to Literacy:</w:t>
      </w:r>
    </w:p>
    <w:p w:rsidR="00B179BB" w:rsidRDefault="00B179BB" w:rsidP="00B179BB"/>
    <w:p w:rsidR="0098028C" w:rsidRDefault="00B179BB" w:rsidP="00B179BB">
      <w:r w:rsidRPr="00FE2C01">
        <w:rPr>
          <w:b/>
        </w:rPr>
        <w:t>Closure:</w:t>
      </w:r>
    </w:p>
    <w:p w:rsidR="0098028C" w:rsidRDefault="0098028C" w:rsidP="00B179BB"/>
    <w:p w:rsidR="0098028C" w:rsidRDefault="0098028C" w:rsidP="00B179BB">
      <w:r>
        <w:t>Once everything is put away, in the last 5 minutes of class, reveal the answers to the question posed at the beginning of class:</w:t>
      </w:r>
    </w:p>
    <w:p w:rsidR="00B179BB" w:rsidRDefault="00B179BB" w:rsidP="00B179BB">
      <w:r>
        <w:t xml:space="preserve">  </w:t>
      </w:r>
    </w:p>
    <w:p w:rsidR="00075B33" w:rsidRDefault="00ED0219" w:rsidP="0098028C">
      <w:pPr>
        <w:jc w:val="center"/>
        <w:rPr>
          <w:b/>
        </w:rPr>
      </w:pPr>
      <w:r w:rsidRPr="0098028C">
        <w:rPr>
          <w:b/>
        </w:rPr>
        <w:t>78%</w:t>
      </w:r>
      <w:r w:rsidR="0098028C" w:rsidRPr="0098028C">
        <w:rPr>
          <w:b/>
        </w:rPr>
        <w:t xml:space="preserve"> of the films</w:t>
      </w:r>
      <w:r w:rsidRPr="0098028C">
        <w:rPr>
          <w:b/>
        </w:rPr>
        <w:t xml:space="preserve"> referred to </w:t>
      </w:r>
      <w:r w:rsidR="0098028C" w:rsidRPr="0098028C">
        <w:rPr>
          <w:b/>
        </w:rPr>
        <w:t>liquor</w:t>
      </w:r>
      <w:r w:rsidRPr="0098028C">
        <w:rPr>
          <w:b/>
        </w:rPr>
        <w:t xml:space="preserve"> and 66% depicted drinking.</w:t>
      </w:r>
      <w:r w:rsidR="00075B33">
        <w:rPr>
          <w:rStyle w:val="FootnoteReference"/>
          <w:b/>
        </w:rPr>
        <w:footnoteReference w:id="1"/>
      </w:r>
    </w:p>
    <w:p w:rsidR="0098028C" w:rsidRDefault="0098028C" w:rsidP="0098028C"/>
    <w:p w:rsidR="0098028C" w:rsidRPr="0098028C" w:rsidRDefault="0098028C" w:rsidP="0098028C">
      <w:r>
        <w:t>Find out who the winners are!</w:t>
      </w:r>
    </w:p>
    <w:p w:rsidR="0098028C" w:rsidRPr="0098028C" w:rsidRDefault="0098028C" w:rsidP="0098028C"/>
    <w:p w:rsidR="0098028C" w:rsidRDefault="0098028C" w:rsidP="00ED0219">
      <w:pPr>
        <w:rPr>
          <w:b/>
        </w:rPr>
      </w:pPr>
    </w:p>
    <w:p w:rsidR="00ED0219" w:rsidRDefault="00ED0219" w:rsidP="00B179BB"/>
    <w:p w:rsidR="00B179BB" w:rsidRDefault="00B179BB">
      <w:r w:rsidRPr="00FE2C01">
        <w:rPr>
          <w:b/>
        </w:rPr>
        <w:t>Assessment and Evaluation of Student Learning:</w:t>
      </w:r>
      <w:r>
        <w:t xml:space="preserve">  </w:t>
      </w:r>
      <w:r>
        <w:tab/>
      </w:r>
    </w:p>
    <w:p w:rsidR="00B179BB" w:rsidRDefault="00B179BB"/>
    <w:p w:rsidR="00B07C06" w:rsidRDefault="00BF5E2B" w:rsidP="002E2132">
      <w:pPr>
        <w:numPr>
          <w:ilvl w:val="0"/>
          <w:numId w:val="7"/>
          <w:numberingChange w:id="26" w:author="Gayle Thieman" w:date="2010-08-04T12:12:00Z" w:original=""/>
        </w:numPr>
      </w:pPr>
      <w:proofErr w:type="gramStart"/>
      <w:r>
        <w:t>Students</w:t>
      </w:r>
      <w:proofErr w:type="gramEnd"/>
      <w:r>
        <w:t xml:space="preserve"> participation throughout th</w:t>
      </w:r>
      <w:r w:rsidR="003D5ABF">
        <w:t>e period will be monitored: did</w:t>
      </w:r>
      <w:r>
        <w:t xml:space="preserve"> they contribut</w:t>
      </w:r>
      <w:r w:rsidR="006023A7">
        <w:t>e</w:t>
      </w:r>
      <w:r w:rsidR="003D5ABF">
        <w:t xml:space="preserve"> to group research and the group poster? </w:t>
      </w:r>
    </w:p>
    <w:p w:rsidR="000F7743" w:rsidRDefault="000F7743" w:rsidP="00BF5E2B">
      <w:pPr>
        <w:ind w:left="720"/>
      </w:pPr>
    </w:p>
    <w:p w:rsidR="000F7743" w:rsidRDefault="000F7743" w:rsidP="002E2132">
      <w:pPr>
        <w:numPr>
          <w:ilvl w:val="0"/>
          <w:numId w:val="7"/>
          <w:numberingChange w:id="27" w:author="Gayle Thieman" w:date="2010-08-04T12:12:00Z" w:original=""/>
        </w:numPr>
      </w:pPr>
      <w:proofErr w:type="gramStart"/>
      <w:r>
        <w:t>Students</w:t>
      </w:r>
      <w:proofErr w:type="gramEnd"/>
      <w:r>
        <w:t xml:space="preserve"> </w:t>
      </w:r>
      <w:r w:rsidR="009426C7">
        <w:t>reflections</w:t>
      </w:r>
      <w:r w:rsidR="003D5ABF">
        <w:t xml:space="preserve"> about the images they chose, both the part written in class and the part written for homework, will be grad</w:t>
      </w:r>
      <w:r w:rsidR="009426C7">
        <w:t>ed for understanding and logic.</w:t>
      </w:r>
      <w:ins w:id="28" w:author="Gayle Thieman" w:date="2010-08-04T12:22:00Z">
        <w:r w:rsidR="00666080">
          <w:t xml:space="preserve">  Do students turn in the second copy of the image they printed (they printed two copies)?</w:t>
        </w:r>
      </w:ins>
    </w:p>
    <w:p w:rsidR="00075B33" w:rsidRDefault="00075B33" w:rsidP="00075B33"/>
    <w:p w:rsidR="00075B33" w:rsidRDefault="00075B33" w:rsidP="00075B33"/>
    <w:p w:rsidR="00075B33" w:rsidRPr="00075B33" w:rsidRDefault="00E8643D" w:rsidP="00075B33">
      <w:pPr>
        <w:rPr>
          <w:b/>
        </w:rPr>
      </w:pPr>
      <w:r>
        <w:rPr>
          <w:b/>
        </w:rPr>
        <w:t>Materials:</w:t>
      </w:r>
    </w:p>
    <w:p w:rsidR="00075B33" w:rsidRDefault="00075B33" w:rsidP="00075B33"/>
    <w:p w:rsidR="00075B33" w:rsidRDefault="00075B33" w:rsidP="00450926">
      <w:pPr>
        <w:numPr>
          <w:ilvl w:val="0"/>
          <w:numId w:val="9"/>
          <w:numberingChange w:id="29" w:author="Gayle Thieman" w:date="2010-08-04T12:12:00Z" w:original=""/>
        </w:numPr>
      </w:pPr>
      <w:r w:rsidRPr="00075B33">
        <w:rPr>
          <w:u w:val="single"/>
        </w:rPr>
        <w:t>Document 1:</w:t>
      </w:r>
      <w:r>
        <w:t xml:space="preserve"> Brief overview of “Bypassing the Law” from </w:t>
      </w:r>
      <w:r w:rsidRPr="00075B33">
        <w:rPr>
          <w:i/>
        </w:rPr>
        <w:t>America in the 20</w:t>
      </w:r>
      <w:r w:rsidRPr="00075B33">
        <w:rPr>
          <w:i/>
          <w:vertAlign w:val="superscript"/>
        </w:rPr>
        <w:t>th</w:t>
      </w:r>
      <w:r w:rsidRPr="00075B33">
        <w:rPr>
          <w:i/>
        </w:rPr>
        <w:t xml:space="preserve"> Century</w:t>
      </w:r>
      <w:r>
        <w:t>.</w:t>
      </w:r>
    </w:p>
    <w:p w:rsidR="00075B33" w:rsidRDefault="00666080" w:rsidP="00075B33">
      <w:ins w:id="30" w:author="Gayle Thieman" w:date="2010-08-04T12:17:00Z">
        <w:r>
          <w:t xml:space="preserve">  Need URL or print document</w:t>
        </w:r>
      </w:ins>
    </w:p>
    <w:p w:rsidR="00075B33" w:rsidRDefault="00075B33" w:rsidP="00450926">
      <w:pPr>
        <w:numPr>
          <w:ilvl w:val="0"/>
          <w:numId w:val="9"/>
          <w:numberingChange w:id="31" w:author="Gayle Thieman" w:date="2010-08-04T12:12:00Z" w:original=""/>
        </w:numPr>
      </w:pPr>
      <w:r w:rsidRPr="00075B33">
        <w:rPr>
          <w:u w:val="single"/>
        </w:rPr>
        <w:t>Document 2:</w:t>
      </w:r>
      <w:r>
        <w:t xml:space="preserve">  Two charts from the Ohio State University Temperance and Prohibition page (</w:t>
      </w:r>
      <w:hyperlink r:id="rId7" w:history="1">
        <w:r w:rsidRPr="00B94229">
          <w:rPr>
            <w:rStyle w:val="Hyperlink"/>
          </w:rPr>
          <w:t>http://prohibit</w:t>
        </w:r>
        <w:r w:rsidRPr="00B94229">
          <w:rPr>
            <w:rStyle w:val="Hyperlink"/>
          </w:rPr>
          <w:t>i</w:t>
        </w:r>
        <w:r w:rsidRPr="00B94229">
          <w:rPr>
            <w:rStyle w:val="Hyperlink"/>
          </w:rPr>
          <w:t>on.osu.edu/default.cfm</w:t>
        </w:r>
      </w:hyperlink>
      <w:r>
        <w:t xml:space="preserve">) </w:t>
      </w:r>
    </w:p>
    <w:p w:rsidR="00666080" w:rsidRDefault="00666080" w:rsidP="00450926">
      <w:pPr>
        <w:numPr>
          <w:ilvl w:val="0"/>
          <w:numId w:val="9"/>
          <w:ins w:id="32" w:author="Gayle Thieman" w:date="2010-08-04T12:19:00Z"/>
        </w:numPr>
        <w:rPr>
          <w:ins w:id="33" w:author="Gayle Thieman" w:date="2010-08-04T12:19:00Z"/>
        </w:rPr>
      </w:pPr>
      <w:ins w:id="34" w:author="Gayle Thieman" w:date="2010-08-04T12:19:00Z">
        <w:r>
          <w:rPr>
            <w:u w:val="single"/>
          </w:rPr>
          <w:t xml:space="preserve">This is the specific URL for the page where the charts are located </w:t>
        </w:r>
        <w:r w:rsidRPr="00666080">
          <w:rPr>
            <w:u w:val="single"/>
          </w:rPr>
          <w:t>http://prohibition.osu.edu/content/why_prohibition.cfm</w:t>
        </w:r>
      </w:ins>
    </w:p>
    <w:p w:rsidR="00075B33" w:rsidRDefault="00075B33" w:rsidP="00075B33"/>
    <w:p w:rsidR="00075B33" w:rsidRDefault="00075B33" w:rsidP="00075B33">
      <w:pPr>
        <w:numPr>
          <w:ilvl w:val="0"/>
          <w:numId w:val="8"/>
          <w:numberingChange w:id="35" w:author="Gayle Thieman" w:date="2010-08-04T12:12:00Z" w:original="%1:1:0:.)"/>
        </w:numPr>
      </w:pPr>
      <w:r>
        <w:t>U.S. Apparent Consumption of the Drinking Age Population in Gallons per Year, 1850-1983</w:t>
      </w:r>
    </w:p>
    <w:p w:rsidR="00075B33" w:rsidRDefault="00075B33" w:rsidP="00075B33">
      <w:pPr>
        <w:pStyle w:val="Heading3"/>
        <w:numPr>
          <w:ilvl w:val="0"/>
          <w:numId w:val="8"/>
          <w:numberingChange w:id="36" w:author="Gayle Thieman" w:date="2010-08-04T12:12:00Z" w:original="%1:2:0:.)"/>
        </w:numPr>
        <w:rPr>
          <w:rFonts w:ascii="Times New Roman" w:hAnsi="Times New Roman"/>
          <w:b w:val="0"/>
        </w:rPr>
      </w:pPr>
      <w:proofErr w:type="gramStart"/>
      <w:r w:rsidRPr="00075B33">
        <w:rPr>
          <w:rFonts w:ascii="Times New Roman" w:hAnsi="Times New Roman"/>
          <w:b w:val="0"/>
          <w:sz w:val="24"/>
          <w:szCs w:val="24"/>
        </w:rPr>
        <w:t>Production of Malt Beverages in the U.S</w:t>
      </w:r>
      <w:r w:rsidRPr="00075B33">
        <w:rPr>
          <w:rFonts w:ascii="Times New Roman" w:hAnsi="Times New Roman"/>
          <w:b w:val="0"/>
        </w:rPr>
        <w:t>.</w:t>
      </w:r>
      <w:proofErr w:type="gramEnd"/>
    </w:p>
    <w:p w:rsidR="00E8643D" w:rsidRPr="00E8643D" w:rsidRDefault="00E8643D" w:rsidP="00E8643D"/>
    <w:p w:rsidR="00E84771" w:rsidRDefault="00E84771" w:rsidP="00450926">
      <w:pPr>
        <w:numPr>
          <w:ilvl w:val="0"/>
          <w:numId w:val="10"/>
          <w:numberingChange w:id="37" w:author="Gayle Thieman" w:date="2010-08-04T12:12:00Z" w:original=""/>
        </w:numPr>
      </w:pPr>
      <w:r>
        <w:t>Examples of WANTED posters:</w:t>
      </w:r>
    </w:p>
    <w:p w:rsidR="00E84771" w:rsidRDefault="00E84771" w:rsidP="006B5EA9">
      <w:pPr>
        <w:ind w:left="720"/>
      </w:pPr>
    </w:p>
    <w:p w:rsidR="00E84771" w:rsidRDefault="00B64FDA" w:rsidP="00E84771">
      <w:pPr>
        <w:ind w:left="720"/>
      </w:pPr>
      <w:hyperlink r:id="rId8" w:history="1">
        <w:r w:rsidR="00E84771" w:rsidRPr="008D0E42">
          <w:rPr>
            <w:rStyle w:val="Hyperlink"/>
          </w:rPr>
          <w:t>http://upload.wikimedia.org/wikipedia/commons/3/35/John_Wilkes_Booth_wanted_poster.jpg</w:t>
        </w:r>
      </w:hyperlink>
    </w:p>
    <w:p w:rsidR="00E84771" w:rsidRDefault="00E84771" w:rsidP="00E84771">
      <w:pPr>
        <w:ind w:left="720"/>
      </w:pPr>
    </w:p>
    <w:p w:rsidR="00E84771" w:rsidRDefault="00B64FDA" w:rsidP="00E84771">
      <w:pPr>
        <w:ind w:left="720"/>
      </w:pPr>
      <w:hyperlink r:id="rId9" w:anchor="/photos/seattlemunicipalarchives/3424331348/lightbox/" w:history="1">
        <w:r w:rsidR="00E84771" w:rsidRPr="008D0E42">
          <w:rPr>
            <w:rStyle w:val="Hyperlink"/>
          </w:rPr>
          <w:t>http://www.flickr.com/photos/seattlemunicipalarchives/3424331348/#/photos/seattlemunicipalarchives/3424331348/lightbox/</w:t>
        </w:r>
      </w:hyperlink>
    </w:p>
    <w:p w:rsidR="00E84771" w:rsidRDefault="00E84771" w:rsidP="00E84771">
      <w:pPr>
        <w:ind w:left="720"/>
      </w:pPr>
    </w:p>
    <w:p w:rsidR="00E84771" w:rsidRDefault="00B64FDA" w:rsidP="00E84771">
      <w:pPr>
        <w:ind w:left="720"/>
      </w:pPr>
      <w:hyperlink r:id="rId10" w:history="1">
        <w:r w:rsidR="00E84771" w:rsidRPr="008D0E42">
          <w:rPr>
            <w:rStyle w:val="Hyperlink"/>
          </w:rPr>
          <w:t>http://store.ushistory.org/showitem.asp?iid=223</w:t>
        </w:r>
      </w:hyperlink>
    </w:p>
    <w:p w:rsidR="00E84771" w:rsidRDefault="00E84771" w:rsidP="00E84771">
      <w:pPr>
        <w:ind w:left="720"/>
      </w:pPr>
    </w:p>
    <w:p w:rsidR="00450926" w:rsidRDefault="00450926" w:rsidP="00E8643D"/>
    <w:p w:rsidR="00450926" w:rsidRPr="00E8643D" w:rsidRDefault="00D62810" w:rsidP="00E8643D">
      <w:ins w:id="38" w:author="Gayle Thieman" w:date="2010-08-04T12:24:00Z">
        <w:r>
          <w:t>Include estimate time for each major step in procedures.</w:t>
        </w:r>
      </w:ins>
    </w:p>
    <w:sectPr w:rsidR="00450926" w:rsidRPr="00E8643D" w:rsidSect="00B179BB">
      <w:footerReference w:type="default" r:id="rId11"/>
      <w:pgSz w:w="12240" w:h="15840"/>
      <w:pgMar w:top="1440" w:right="1800" w:bottom="1440" w:left="180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080" w:rsidRDefault="00666080" w:rsidP="00F812BE">
      <w:r>
        <w:separator/>
      </w:r>
    </w:p>
  </w:endnote>
  <w:endnote w:type="continuationSeparator" w:id="0">
    <w:p w:rsidR="00666080" w:rsidRDefault="00666080" w:rsidP="00F812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080" w:rsidRPr="00F812BE" w:rsidRDefault="00666080">
    <w:pPr>
      <w:pStyle w:val="Footer"/>
      <w:jc w:val="center"/>
      <w:rPr>
        <w:sz w:val="18"/>
        <w:szCs w:val="18"/>
      </w:rPr>
    </w:pPr>
    <w:fldSimple w:instr=" PAGE   \* MERGEFORMAT ">
      <w:r w:rsidR="00D62810">
        <w:rPr>
          <w:noProof/>
          <w:sz w:val="18"/>
          <w:szCs w:val="18"/>
        </w:rPr>
        <w:t>8</w:t>
      </w:r>
    </w:fldSimple>
  </w:p>
  <w:p w:rsidR="00666080" w:rsidRDefault="00666080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080" w:rsidRDefault="00666080" w:rsidP="00F812BE">
      <w:r>
        <w:separator/>
      </w:r>
    </w:p>
  </w:footnote>
  <w:footnote w:type="continuationSeparator" w:id="0">
    <w:p w:rsidR="00666080" w:rsidRDefault="00666080" w:rsidP="00F812BE">
      <w:r>
        <w:continuationSeparator/>
      </w:r>
    </w:p>
  </w:footnote>
  <w:footnote w:id="1">
    <w:p w:rsidR="00666080" w:rsidRDefault="00666080" w:rsidP="00075B33">
      <w:pPr>
        <w:pStyle w:val="Bibliography"/>
        <w:rPr>
          <w:noProof/>
        </w:rPr>
      </w:pPr>
      <w:r>
        <w:rPr>
          <w:rStyle w:val="FootnoteReference"/>
        </w:rPr>
        <w:footnoteRef/>
      </w:r>
      <w:r>
        <w:t xml:space="preserve"> </w:t>
      </w:r>
      <w:r w:rsidRPr="00075B33">
        <w:rPr>
          <w:noProof/>
          <w:sz w:val="16"/>
          <w:szCs w:val="16"/>
        </w:rPr>
        <w:t xml:space="preserve">Kyvig, D. E. (2000). </w:t>
      </w:r>
      <w:r w:rsidRPr="00075B33">
        <w:rPr>
          <w:i/>
          <w:iCs/>
          <w:noProof/>
          <w:sz w:val="16"/>
          <w:szCs w:val="16"/>
        </w:rPr>
        <w:t>Repealing National Prohibition, Second Edition.</w:t>
      </w:r>
      <w:r w:rsidRPr="00075B33">
        <w:rPr>
          <w:noProof/>
          <w:sz w:val="16"/>
          <w:szCs w:val="16"/>
        </w:rPr>
        <w:t xml:space="preserve"> Chicago: University of Chicago Press.</w:t>
      </w:r>
    </w:p>
    <w:p w:rsidR="00666080" w:rsidRDefault="00666080">
      <w:pPr>
        <w:pStyle w:val="FootnoteText"/>
      </w:pP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630BD"/>
    <w:multiLevelType w:val="hybridMultilevel"/>
    <w:tmpl w:val="242272CC"/>
    <w:lvl w:ilvl="0" w:tplc="3B189B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2F3487"/>
    <w:multiLevelType w:val="hybridMultilevel"/>
    <w:tmpl w:val="13840D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11C4C"/>
    <w:multiLevelType w:val="hybridMultilevel"/>
    <w:tmpl w:val="790EADFC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B11762"/>
    <w:multiLevelType w:val="hybridMultilevel"/>
    <w:tmpl w:val="E66A2F7A"/>
    <w:lvl w:ilvl="0" w:tplc="5C34A3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01DED"/>
    <w:multiLevelType w:val="hybridMultilevel"/>
    <w:tmpl w:val="AED4A3DE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82D2A"/>
    <w:multiLevelType w:val="hybridMultilevel"/>
    <w:tmpl w:val="AB14AA48"/>
    <w:lvl w:ilvl="0" w:tplc="3B189B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403DF6"/>
    <w:multiLevelType w:val="hybridMultilevel"/>
    <w:tmpl w:val="6A7C7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0B50214"/>
    <w:multiLevelType w:val="hybridMultilevel"/>
    <w:tmpl w:val="5C442740"/>
    <w:lvl w:ilvl="0" w:tplc="71A41FB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CA6EBF"/>
    <w:multiLevelType w:val="hybridMultilevel"/>
    <w:tmpl w:val="3042E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04EB9"/>
    <w:multiLevelType w:val="hybridMultilevel"/>
    <w:tmpl w:val="CEB0E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701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B4D88"/>
    <w:rsid w:val="0001321D"/>
    <w:rsid w:val="00075B33"/>
    <w:rsid w:val="000D2245"/>
    <w:rsid w:val="000F7743"/>
    <w:rsid w:val="0010197A"/>
    <w:rsid w:val="00125E90"/>
    <w:rsid w:val="0013163B"/>
    <w:rsid w:val="0015393B"/>
    <w:rsid w:val="001663EC"/>
    <w:rsid w:val="00205BCF"/>
    <w:rsid w:val="002449B4"/>
    <w:rsid w:val="002677BA"/>
    <w:rsid w:val="00282A49"/>
    <w:rsid w:val="002E2132"/>
    <w:rsid w:val="0031295C"/>
    <w:rsid w:val="00364F02"/>
    <w:rsid w:val="003D5ABF"/>
    <w:rsid w:val="003E2B0E"/>
    <w:rsid w:val="00403EFB"/>
    <w:rsid w:val="00444866"/>
    <w:rsid w:val="00450926"/>
    <w:rsid w:val="00587774"/>
    <w:rsid w:val="005E166B"/>
    <w:rsid w:val="006023A7"/>
    <w:rsid w:val="00666080"/>
    <w:rsid w:val="00667158"/>
    <w:rsid w:val="006B5EA9"/>
    <w:rsid w:val="0073623A"/>
    <w:rsid w:val="007511C6"/>
    <w:rsid w:val="00757F04"/>
    <w:rsid w:val="007B24D4"/>
    <w:rsid w:val="007D732B"/>
    <w:rsid w:val="008737E2"/>
    <w:rsid w:val="008B22AA"/>
    <w:rsid w:val="008B756C"/>
    <w:rsid w:val="008C5F4D"/>
    <w:rsid w:val="009426C7"/>
    <w:rsid w:val="00960D25"/>
    <w:rsid w:val="0098028C"/>
    <w:rsid w:val="00A92C36"/>
    <w:rsid w:val="00AA4691"/>
    <w:rsid w:val="00AD18F8"/>
    <w:rsid w:val="00AE183C"/>
    <w:rsid w:val="00B07C06"/>
    <w:rsid w:val="00B179BB"/>
    <w:rsid w:val="00B64FDA"/>
    <w:rsid w:val="00BB4D88"/>
    <w:rsid w:val="00BF5E2B"/>
    <w:rsid w:val="00C72FA2"/>
    <w:rsid w:val="00D20785"/>
    <w:rsid w:val="00D43A4F"/>
    <w:rsid w:val="00D62810"/>
    <w:rsid w:val="00D65533"/>
    <w:rsid w:val="00DD7141"/>
    <w:rsid w:val="00E35BEE"/>
    <w:rsid w:val="00E42A43"/>
    <w:rsid w:val="00E84771"/>
    <w:rsid w:val="00E8643D"/>
    <w:rsid w:val="00EA0DBD"/>
    <w:rsid w:val="00EB5BDF"/>
    <w:rsid w:val="00ED0219"/>
    <w:rsid w:val="00ED6736"/>
    <w:rsid w:val="00F812BE"/>
    <w:rsid w:val="00FE30A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 [3213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64FD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197A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5B3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655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18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8F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812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12B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12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12BE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0197A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70"/>
    <w:rsid w:val="0010197A"/>
  </w:style>
  <w:style w:type="paragraph" w:styleId="ListParagraph">
    <w:name w:val="List Paragraph"/>
    <w:basedOn w:val="Normal"/>
    <w:uiPriority w:val="72"/>
    <w:qFormat/>
    <w:rsid w:val="00075B33"/>
    <w:pPr>
      <w:ind w:left="72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075B33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75B3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5B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5B33"/>
  </w:style>
  <w:style w:type="character" w:styleId="FootnoteReference">
    <w:name w:val="footnote reference"/>
    <w:basedOn w:val="DefaultParagraphFont"/>
    <w:uiPriority w:val="99"/>
    <w:semiHidden/>
    <w:unhideWhenUsed/>
    <w:rsid w:val="00075B3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663E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7" Type="http://schemas.openxmlformats.org/officeDocument/2006/relationships/hyperlink" Target="http://prohibition.osu.edu/default.cfm" TargetMode="External"/><Relationship Id="rId1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8" Type="http://schemas.openxmlformats.org/officeDocument/2006/relationships/hyperlink" Target="http://upload.wikimedia.org/wikipedia/commons/3/35/John_Wilkes_Booth_wanted_poster.jpg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store.ushistory.org/showitem.asp?iid=223" TargetMode="External"/><Relationship Id="rId5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9" Type="http://schemas.openxmlformats.org/officeDocument/2006/relationships/hyperlink" Target="http://www.flickr.com/photos/seattlemunicipalarchives/3424331348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1472</Words>
  <Characters>8395</Characters>
  <Application>Microsoft Macintosh Word</Application>
  <DocSecurity>0</DocSecurity>
  <Lines>69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Template</vt:lpstr>
    </vt:vector>
  </TitlesOfParts>
  <Company>Portland State U</Company>
  <LinksUpToDate>false</LinksUpToDate>
  <CharactersWithSpaces>10309</CharactersWithSpaces>
  <SharedDoc>false</SharedDoc>
  <HLinks>
    <vt:vector size="24" baseType="variant">
      <vt:variant>
        <vt:i4>3539046</vt:i4>
      </vt:variant>
      <vt:variant>
        <vt:i4>9</vt:i4>
      </vt:variant>
      <vt:variant>
        <vt:i4>0</vt:i4>
      </vt:variant>
      <vt:variant>
        <vt:i4>5</vt:i4>
      </vt:variant>
      <vt:variant>
        <vt:lpwstr>http://store.ushistory.org/showitem.asp?iid=223</vt:lpwstr>
      </vt:variant>
      <vt:variant>
        <vt:lpwstr/>
      </vt:variant>
      <vt:variant>
        <vt:i4>131083</vt:i4>
      </vt:variant>
      <vt:variant>
        <vt:i4>6</vt:i4>
      </vt:variant>
      <vt:variant>
        <vt:i4>0</vt:i4>
      </vt:variant>
      <vt:variant>
        <vt:i4>5</vt:i4>
      </vt:variant>
      <vt:variant>
        <vt:lpwstr>http://www.flickr.com/photos/seattlemunicipalarchives/3424331348/</vt:lpwstr>
      </vt:variant>
      <vt:variant>
        <vt:lpwstr>/photos/seattlemunicipalarchives/3424331348/lightbox/</vt:lpwstr>
      </vt:variant>
      <vt:variant>
        <vt:i4>7733367</vt:i4>
      </vt:variant>
      <vt:variant>
        <vt:i4>3</vt:i4>
      </vt:variant>
      <vt:variant>
        <vt:i4>0</vt:i4>
      </vt:variant>
      <vt:variant>
        <vt:i4>5</vt:i4>
      </vt:variant>
      <vt:variant>
        <vt:lpwstr>http://upload.wikimedia.org/wikipedia/commons/3/35/John_Wilkes_Booth_wanted_poster.jpg</vt:lpwstr>
      </vt:variant>
      <vt:variant>
        <vt:lpwstr/>
      </vt:variant>
      <vt:variant>
        <vt:i4>3407986</vt:i4>
      </vt:variant>
      <vt:variant>
        <vt:i4>0</vt:i4>
      </vt:variant>
      <vt:variant>
        <vt:i4>0</vt:i4>
      </vt:variant>
      <vt:variant>
        <vt:i4>5</vt:i4>
      </vt:variant>
      <vt:variant>
        <vt:lpwstr>http://prohibition.osu.edu/default.cfm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Template</dc:title>
  <dc:subject/>
  <dc:creator>Gayle Thieman</dc:creator>
  <cp:keywords/>
  <cp:lastModifiedBy>Gayle Thieman</cp:lastModifiedBy>
  <cp:revision>4</cp:revision>
  <dcterms:created xsi:type="dcterms:W3CDTF">2010-08-04T19:23:00Z</dcterms:created>
  <dcterms:modified xsi:type="dcterms:W3CDTF">2010-08-04T19:24:00Z</dcterms:modified>
</cp:coreProperties>
</file>